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06" w:rsidRDefault="00DE0F06" w:rsidP="00DE0F06">
      <w:pPr>
        <w:jc w:val="right"/>
        <w:rPr>
          <w:ins w:id="0" w:author="davtyan_ae" w:date="2021-03-18T10:00:00Z"/>
          <w:b/>
        </w:rPr>
      </w:pPr>
      <w:ins w:id="1" w:author="davtyan_ae" w:date="2021-03-18T10:00:00Z">
        <w:r>
          <w:rPr>
            <w:b/>
          </w:rPr>
          <w:t>Типовая форма договора поставки</w:t>
        </w:r>
      </w:ins>
    </w:p>
    <w:p w:rsidR="00DE0F06" w:rsidRDefault="00DE0F06" w:rsidP="00DE0F06">
      <w:pPr>
        <w:jc w:val="right"/>
        <w:rPr>
          <w:ins w:id="2" w:author="davtyan_ae" w:date="2021-03-18T10:00:00Z"/>
          <w:b/>
        </w:rPr>
      </w:pPr>
      <w:ins w:id="3" w:author="davtyan_ae" w:date="2021-03-18T10:00:00Z">
        <w:r>
          <w:rPr>
            <w:b/>
          </w:rPr>
          <w:t xml:space="preserve"> (</w:t>
        </w:r>
        <w:proofErr w:type="gramStart"/>
        <w:r>
          <w:rPr>
            <w:b/>
          </w:rPr>
          <w:t>утверждена</w:t>
        </w:r>
        <w:proofErr w:type="gramEnd"/>
        <w:r>
          <w:rPr>
            <w:b/>
          </w:rPr>
          <w:t xml:space="preserve"> приказом ООО «БНГРЭ» </w:t>
        </w:r>
        <w:r>
          <w:rPr>
            <w:rFonts w:ascii="Arial" w:hAnsi="Arial" w:cs="Arial"/>
            <w:b/>
            <w:color w:val="000000"/>
          </w:rPr>
          <w:t>68-п от 16.02.2021)</w:t>
        </w:r>
      </w:ins>
    </w:p>
    <w:p w:rsidR="00A454EC" w:rsidDel="00DE0F06" w:rsidRDefault="00A454EC" w:rsidP="00A454EC">
      <w:pPr>
        <w:jc w:val="right"/>
        <w:rPr>
          <w:ins w:id="4" w:author="Blinnikova_OK" w:date="2021-02-16T10:24:00Z"/>
          <w:del w:id="5" w:author="davtyan_ae" w:date="2021-03-18T10:00:00Z"/>
          <w:rFonts w:ascii="Arial" w:hAnsi="Arial" w:cs="Arial"/>
          <w:b/>
          <w:color w:val="000000"/>
          <w:sz w:val="20"/>
          <w:szCs w:val="20"/>
        </w:rPr>
      </w:pPr>
      <w:ins w:id="6" w:author="Blinnikova_OK" w:date="2021-02-16T10:24:00Z">
        <w:del w:id="7" w:author="davtyan_ae" w:date="2021-03-18T10:00:00Z">
          <w:r w:rsidDel="00DE0F06">
            <w:rPr>
              <w:rFonts w:ascii="Arial" w:hAnsi="Arial" w:cs="Arial"/>
              <w:b/>
              <w:color w:val="000000"/>
              <w:sz w:val="20"/>
              <w:szCs w:val="20"/>
            </w:rPr>
            <w:delText>Приложение № 6 к приказу № ___ от __________</w:delText>
          </w:r>
        </w:del>
      </w:ins>
    </w:p>
    <w:p w:rsidR="00700A3B" w:rsidDel="00DE0F06" w:rsidRDefault="00700A3B" w:rsidP="00700A3B">
      <w:pPr>
        <w:jc w:val="right"/>
        <w:rPr>
          <w:del w:id="8" w:author="davtyan_ae" w:date="2021-03-18T10:00:00Z"/>
          <w:rFonts w:ascii="Times New Roman" w:hAnsi="Times New Roman"/>
        </w:rPr>
      </w:pPr>
      <w:del w:id="9" w:author="davtyan_ae" w:date="2021-03-18T10:00:00Z">
        <w:r w:rsidDel="00DE0F06">
          <w:rPr>
            <w:rFonts w:ascii="Times New Roman" w:hAnsi="Times New Roman"/>
          </w:rPr>
          <w:delText xml:space="preserve">Типовая форма договора поставки </w:delText>
        </w:r>
      </w:del>
    </w:p>
    <w:p w:rsidR="00700A3B" w:rsidDel="00DE0F06" w:rsidRDefault="00700A3B" w:rsidP="00700A3B">
      <w:pPr>
        <w:jc w:val="right"/>
        <w:rPr>
          <w:del w:id="10" w:author="davtyan_ae" w:date="2021-03-18T10:00:00Z"/>
          <w:rFonts w:ascii="Times New Roman" w:hAnsi="Times New Roman"/>
        </w:rPr>
      </w:pPr>
      <w:del w:id="11" w:author="davtyan_ae" w:date="2021-03-18T10:00:00Z">
        <w:r w:rsidDel="00DE0F06">
          <w:rPr>
            <w:rFonts w:ascii="Times New Roman" w:hAnsi="Times New Roman"/>
          </w:rPr>
          <w:delText>(утверждена приказом ООО «БНГРЭ» № ___ от ____)</w:delText>
        </w:r>
      </w:del>
    </w:p>
    <w:p w:rsidR="00700A3B" w:rsidRDefault="00700A3B" w:rsidP="00700A3B">
      <w:pPr>
        <w:jc w:val="right"/>
        <w:rPr>
          <w:rFonts w:ascii="Times New Roman" w:hAnsi="Times New Roman"/>
        </w:rPr>
      </w:pPr>
    </w:p>
    <w:p w:rsidR="00700A3B" w:rsidRPr="00EC6188" w:rsidRDefault="00700A3B" w:rsidP="00700A3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D75D0B">
        <w:rPr>
          <w:rFonts w:ascii="Times New Roman" w:hAnsi="Times New Roman"/>
        </w:rPr>
        <w:t>«</w:t>
      </w:r>
      <w:r>
        <w:rPr>
          <w:rFonts w:ascii="Times New Roman" w:hAnsi="Times New Roman"/>
        </w:rPr>
        <w:t>Д</w:t>
      </w:r>
      <w:r w:rsidR="00D75D0B">
        <w:rPr>
          <w:rFonts w:ascii="Times New Roman" w:hAnsi="Times New Roman"/>
        </w:rPr>
        <w:t>»</w:t>
      </w:r>
    </w:p>
    <w:p w:rsidR="00700A3B" w:rsidRPr="00EC6188" w:rsidRDefault="00700A3B" w:rsidP="00700A3B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к Договору</w:t>
      </w:r>
      <w:r>
        <w:rPr>
          <w:rFonts w:ascii="Times New Roman" w:hAnsi="Times New Roman"/>
        </w:rPr>
        <w:t xml:space="preserve"> поставки </w:t>
      </w:r>
      <w:r w:rsidRPr="00EC6188">
        <w:rPr>
          <w:rFonts w:ascii="Times New Roman" w:hAnsi="Times New Roman"/>
        </w:rPr>
        <w:t xml:space="preserve"> № ___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_____</w:t>
      </w:r>
    </w:p>
    <w:p w:rsidR="00700A3B" w:rsidRDefault="00700A3B" w:rsidP="00D75D0B">
      <w:pPr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 Поставщика  об оплате Товара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  <w:r w:rsidRPr="00700A3B">
        <w:rPr>
          <w:rFonts w:ascii="Times New Roman" w:hAnsi="Times New Roman"/>
          <w:sz w:val="24"/>
          <w:szCs w:val="24"/>
        </w:rPr>
        <w:t xml:space="preserve"> </w:t>
      </w:r>
    </w:p>
    <w:p w:rsidR="00700A3B" w:rsidRDefault="00700A3B" w:rsidP="00700A3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Поставщика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700A3B" w:rsidRDefault="00700A3B" w:rsidP="00700A3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>(наименование Поставщика</w:t>
      </w:r>
      <w:r>
        <w:rPr>
          <w:rFonts w:ascii="Times New Roman" w:hAnsi="Times New Roman"/>
          <w:sz w:val="24"/>
          <w:szCs w:val="24"/>
        </w:rPr>
        <w:t xml:space="preserve">), направленное письмом от ___ №____,  выражает согласие произвести оплату за </w:t>
      </w:r>
      <w:r w:rsidR="00D75D0B">
        <w:rPr>
          <w:rFonts w:ascii="Times New Roman" w:hAnsi="Times New Roman"/>
          <w:sz w:val="24"/>
          <w:szCs w:val="24"/>
        </w:rPr>
        <w:t>поставленный Товар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п. -  </w:t>
      </w:r>
      <w:r w:rsidR="00D75D0B">
        <w:rPr>
          <w:rFonts w:ascii="Times New Roman" w:hAnsi="Times New Roman"/>
          <w:sz w:val="24"/>
          <w:szCs w:val="24"/>
        </w:rPr>
        <w:t xml:space="preserve">Приложения № __ от ___ к </w:t>
      </w:r>
      <w:r>
        <w:rPr>
          <w:rFonts w:ascii="Times New Roman" w:hAnsi="Times New Roman"/>
          <w:sz w:val="24"/>
          <w:szCs w:val="24"/>
        </w:rPr>
        <w:t>Договор</w:t>
      </w:r>
      <w:r w:rsidR="00D75D0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A23B36">
        <w:rPr>
          <w:rFonts w:ascii="Times New Roman" w:hAnsi="Times New Roman"/>
          <w:sz w:val="24"/>
          <w:szCs w:val="24"/>
        </w:rPr>
        <w:t xml:space="preserve">поставки </w:t>
      </w:r>
      <w:r>
        <w:rPr>
          <w:rFonts w:ascii="Times New Roman" w:hAnsi="Times New Roman"/>
          <w:sz w:val="24"/>
          <w:szCs w:val="24"/>
        </w:rPr>
        <w:t>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A23B36">
        <w:rPr>
          <w:rFonts w:ascii="Times New Roman" w:hAnsi="Times New Roman"/>
          <w:i/>
          <w:sz w:val="24"/>
          <w:szCs w:val="24"/>
        </w:rPr>
        <w:t>Поставщика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</w:t>
      </w:r>
      <w:r w:rsidR="00A23B36">
        <w:rPr>
          <w:rFonts w:ascii="Times New Roman" w:hAnsi="Times New Roman"/>
          <w:sz w:val="24"/>
          <w:szCs w:val="24"/>
        </w:rPr>
        <w:t>поставленный</w:t>
      </w:r>
      <w:proofErr w:type="gramEnd"/>
      <w:r w:rsidR="00A23B36">
        <w:rPr>
          <w:rFonts w:ascii="Times New Roman" w:hAnsi="Times New Roman"/>
          <w:sz w:val="24"/>
          <w:szCs w:val="24"/>
        </w:rPr>
        <w:t xml:space="preserve"> Товар, </w:t>
      </w:r>
      <w:proofErr w:type="gramStart"/>
      <w:r w:rsidR="00D75D0B">
        <w:rPr>
          <w:rFonts w:ascii="Times New Roman" w:hAnsi="Times New Roman"/>
          <w:sz w:val="24"/>
          <w:szCs w:val="24"/>
        </w:rPr>
        <w:t>указанн</w:t>
      </w:r>
      <w:del w:id="12" w:author="Kosova_vv" w:date="2021-02-02T19:02:00Z">
        <w:r w:rsidR="00D75D0B" w:rsidDel="00F1182B">
          <w:rPr>
            <w:rFonts w:ascii="Times New Roman" w:hAnsi="Times New Roman"/>
            <w:sz w:val="24"/>
            <w:szCs w:val="24"/>
          </w:rPr>
          <w:delText>ого</w:delText>
        </w:r>
      </w:del>
      <w:ins w:id="13" w:author="Kosova_vv" w:date="2021-02-02T19:02:00Z">
        <w:r w:rsidR="00F1182B">
          <w:rPr>
            <w:rFonts w:ascii="Times New Roman" w:hAnsi="Times New Roman"/>
            <w:sz w:val="24"/>
            <w:szCs w:val="24"/>
          </w:rPr>
          <w:t>ый</w:t>
        </w:r>
      </w:ins>
      <w:proofErr w:type="gramEnd"/>
      <w:r>
        <w:rPr>
          <w:rFonts w:ascii="Times New Roman" w:hAnsi="Times New Roman"/>
          <w:sz w:val="24"/>
          <w:szCs w:val="24"/>
        </w:rPr>
        <w:t xml:space="preserve"> в письме от ___ №____. При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</w:t>
      </w:r>
      <w:r w:rsidR="00A23B36">
        <w:rPr>
          <w:rFonts w:ascii="Times New Roman" w:hAnsi="Times New Roman"/>
          <w:sz w:val="24"/>
          <w:szCs w:val="24"/>
        </w:rPr>
        <w:t>о оплате за поставленны</w:t>
      </w:r>
      <w:r w:rsidR="000B2D9D">
        <w:rPr>
          <w:rFonts w:ascii="Times New Roman" w:hAnsi="Times New Roman"/>
          <w:sz w:val="24"/>
          <w:szCs w:val="24"/>
        </w:rPr>
        <w:t>й</w:t>
      </w:r>
      <w:r w:rsidR="00A23B36">
        <w:rPr>
          <w:rFonts w:ascii="Times New Roman" w:hAnsi="Times New Roman"/>
          <w:sz w:val="24"/>
          <w:szCs w:val="24"/>
        </w:rPr>
        <w:t xml:space="preserve"> Товар </w:t>
      </w:r>
      <w:r>
        <w:rPr>
          <w:rFonts w:ascii="Times New Roman" w:hAnsi="Times New Roman"/>
          <w:sz w:val="24"/>
          <w:szCs w:val="24"/>
        </w:rPr>
        <w:t xml:space="preserve">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/>
    <w:p w:rsidR="00700A3B" w:rsidRDefault="00700A3B" w:rsidP="00700A3B"/>
    <w:p w:rsidR="00700A3B" w:rsidRDefault="00700A3B" w:rsidP="000B2D9D">
      <w:pPr>
        <w:spacing w:after="0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700A3B" w:rsidRDefault="00700A3B" w:rsidP="00700A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/>
      </w:tblPr>
      <w:tblGrid>
        <w:gridCol w:w="4785"/>
        <w:gridCol w:w="4786"/>
      </w:tblGrid>
      <w:tr w:rsidR="00700A3B" w:rsidTr="00700A3B">
        <w:tc>
          <w:tcPr>
            <w:tcW w:w="4785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Поставщика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_______________/________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23B36">
              <w:rPr>
                <w:rFonts w:ascii="Times New Roman" w:hAnsi="Times New Roman"/>
                <w:sz w:val="24"/>
                <w:szCs w:val="24"/>
              </w:rPr>
              <w:t>Покупателя</w:t>
            </w:r>
            <w:r w:rsidRPr="00ED39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700A3B" w:rsidRPr="00ED3923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0A3B" w:rsidRDefault="00700A3B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23">
              <w:rPr>
                <w:rFonts w:ascii="Times New Roman" w:hAnsi="Times New Roman"/>
                <w:sz w:val="24"/>
                <w:szCs w:val="24"/>
              </w:rPr>
              <w:t>_________________/__________</w:t>
            </w:r>
          </w:p>
          <w:p w:rsidR="00A23B36" w:rsidRPr="00ED3923" w:rsidRDefault="00A23B36" w:rsidP="00D75D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A3B" w:rsidRDefault="00700A3B" w:rsidP="00700A3B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32CEB" w:rsidRDefault="00700A3B" w:rsidP="00700A3B">
      <w:r w:rsidRPr="00C46083">
        <w:rPr>
          <w:rFonts w:ascii="Times New Roman" w:hAnsi="Times New Roman"/>
          <w:sz w:val="24"/>
          <w:szCs w:val="24"/>
        </w:rPr>
        <w:lastRenderedPageBreak/>
        <w:t xml:space="preserve">  </w:t>
      </w:r>
    </w:p>
    <w:sectPr w:rsidR="00C32CEB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efaultTabStop w:val="708"/>
  <w:characterSpacingControl w:val="doNotCompress"/>
  <w:compat/>
  <w:rsids>
    <w:rsidRoot w:val="00700A3B"/>
    <w:rsid w:val="000B1E36"/>
    <w:rsid w:val="000B2D9D"/>
    <w:rsid w:val="00130D5D"/>
    <w:rsid w:val="00157C18"/>
    <w:rsid w:val="003543E9"/>
    <w:rsid w:val="00612DDE"/>
    <w:rsid w:val="00700A3B"/>
    <w:rsid w:val="0072012E"/>
    <w:rsid w:val="00854B6C"/>
    <w:rsid w:val="008927C8"/>
    <w:rsid w:val="0096534B"/>
    <w:rsid w:val="00A23B36"/>
    <w:rsid w:val="00A454EC"/>
    <w:rsid w:val="00C32CEB"/>
    <w:rsid w:val="00D75D0B"/>
    <w:rsid w:val="00DE0F06"/>
    <w:rsid w:val="00F1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Kosova_vv</dc:creator>
  <cp:lastModifiedBy>davtyan_ae</cp:lastModifiedBy>
  <cp:revision>2</cp:revision>
  <dcterms:created xsi:type="dcterms:W3CDTF">2021-03-18T03:00:00Z</dcterms:created>
  <dcterms:modified xsi:type="dcterms:W3CDTF">2021-03-18T03:00:00Z</dcterms:modified>
</cp:coreProperties>
</file>